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D556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F6E2368" w14:textId="77777777" w:rsidR="00F2225B" w:rsidRPr="00C03B0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C03B0F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F50F446" w14:textId="1C9E6F3E" w:rsidR="00533995" w:rsidRPr="00C03B0F" w:rsidRDefault="00533995" w:rsidP="0053399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C03B0F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69711276"/>
      <w:r w:rsidR="00E83299" w:rsidRPr="002024F7">
        <w:rPr>
          <w:rFonts w:ascii="Cambria" w:hAnsi="Cambria"/>
          <w:b/>
          <w:color w:val="000000" w:themeColor="text1"/>
        </w:rPr>
        <w:t>IN.271.KS.2021</w:t>
      </w:r>
      <w:bookmarkEnd w:id="0"/>
      <w:r w:rsidRPr="00C03B0F">
        <w:rPr>
          <w:rFonts w:ascii="Cambria" w:hAnsi="Cambria"/>
          <w:bCs/>
          <w:sz w:val="24"/>
          <w:szCs w:val="24"/>
        </w:rPr>
        <w:t>)</w:t>
      </w:r>
    </w:p>
    <w:p w14:paraId="2FB7CA58" w14:textId="77777777" w:rsidR="00533995" w:rsidRPr="00C03B0F" w:rsidRDefault="00533995" w:rsidP="0053399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3B0F">
        <w:rPr>
          <w:rFonts w:ascii="Cambria" w:hAnsi="Cambria"/>
          <w:b/>
          <w:szCs w:val="24"/>
          <w:u w:val="single"/>
        </w:rPr>
        <w:t>ZAMAWIAJĄCY:</w:t>
      </w:r>
    </w:p>
    <w:p w14:paraId="38DA4C30" w14:textId="77777777" w:rsidR="005F44E4" w:rsidRPr="00E83299" w:rsidRDefault="005F44E4" w:rsidP="005F44E4">
      <w:pPr>
        <w:spacing w:line="276" w:lineRule="auto"/>
        <w:rPr>
          <w:rFonts w:ascii="Cambria" w:hAnsi="Cambria" w:cs="Arial"/>
          <w:bCs/>
        </w:rPr>
      </w:pPr>
      <w:r w:rsidRPr="00E83299">
        <w:rPr>
          <w:rFonts w:ascii="Cambria" w:hAnsi="Cambria" w:cs="Arial"/>
          <w:b/>
          <w:bCs/>
        </w:rPr>
        <w:t>Gmina Milanów</w:t>
      </w:r>
      <w:r w:rsidRPr="00E83299">
        <w:rPr>
          <w:rFonts w:ascii="Cambria" w:hAnsi="Cambria" w:cs="Arial"/>
          <w:bCs/>
        </w:rPr>
        <w:t xml:space="preserve"> zwana dalej „Zamawiającym”</w:t>
      </w:r>
    </w:p>
    <w:p w14:paraId="29A9AC73" w14:textId="77777777" w:rsidR="005F44E4" w:rsidRPr="00E83299" w:rsidRDefault="005F44E4" w:rsidP="005F44E4">
      <w:pPr>
        <w:spacing w:line="276" w:lineRule="auto"/>
        <w:rPr>
          <w:rFonts w:ascii="Cambria" w:hAnsi="Cambria" w:cs="Arial"/>
          <w:bCs/>
        </w:rPr>
      </w:pPr>
      <w:r w:rsidRPr="00E83299">
        <w:rPr>
          <w:rFonts w:ascii="Cambria" w:hAnsi="Cambria" w:cs="Arial"/>
          <w:bCs/>
        </w:rPr>
        <w:t>ul. Kościelna 11a, 21-210 Milanów</w:t>
      </w:r>
    </w:p>
    <w:p w14:paraId="6D49778A" w14:textId="77777777" w:rsidR="005F44E4" w:rsidRPr="00E83299" w:rsidRDefault="005F44E4" w:rsidP="005F44E4">
      <w:pPr>
        <w:spacing w:line="276" w:lineRule="auto"/>
        <w:rPr>
          <w:rFonts w:ascii="Cambria" w:hAnsi="Cambria" w:cs="Arial"/>
          <w:bCs/>
        </w:rPr>
      </w:pPr>
      <w:r w:rsidRPr="00E83299">
        <w:rPr>
          <w:rFonts w:ascii="Cambria" w:hAnsi="Cambria" w:cs="Arial"/>
          <w:bCs/>
        </w:rPr>
        <w:t>NIP 539-149-70-93, REGON 030237612</w:t>
      </w:r>
    </w:p>
    <w:p w14:paraId="367BD914" w14:textId="77777777" w:rsidR="005F44E4" w:rsidRPr="00E83299" w:rsidRDefault="005F44E4" w:rsidP="005F44E4">
      <w:pPr>
        <w:spacing w:line="276" w:lineRule="auto"/>
        <w:rPr>
          <w:rFonts w:ascii="Cambria" w:hAnsi="Cambria" w:cs="Arial"/>
          <w:bCs/>
        </w:rPr>
      </w:pPr>
      <w:r w:rsidRPr="00E83299">
        <w:rPr>
          <w:rFonts w:ascii="Cambria" w:hAnsi="Cambria" w:cs="Arial"/>
          <w:bCs/>
        </w:rPr>
        <w:t xml:space="preserve">Nr telefonu (83) 356 70 02 </w:t>
      </w:r>
    </w:p>
    <w:p w14:paraId="48439621" w14:textId="25F94969" w:rsidR="005F44E4" w:rsidRPr="00E83299" w:rsidRDefault="005F44E4" w:rsidP="005F44E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83299">
        <w:rPr>
          <w:rFonts w:ascii="Cambria" w:hAnsi="Cambria" w:cs="Arial"/>
          <w:bCs/>
        </w:rPr>
        <w:t xml:space="preserve">Elektroniczna Skrzynka Podawcza: </w:t>
      </w:r>
      <w:bookmarkStart w:id="1" w:name="_Hlk69711323"/>
      <w:r w:rsidR="00E83299" w:rsidRPr="00E83299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bookmarkEnd w:id="1"/>
      <w:r w:rsidRPr="00E83299">
        <w:rPr>
          <w:rFonts w:ascii="Cambria" w:hAnsi="Cambria"/>
          <w:color w:val="0070C0"/>
        </w:rPr>
        <w:t xml:space="preserve"> </w:t>
      </w:r>
      <w:r w:rsidRPr="00E83299">
        <w:rPr>
          <w:rFonts w:ascii="Cambria" w:hAnsi="Cambria" w:cs="Arial"/>
          <w:bCs/>
        </w:rPr>
        <w:t xml:space="preserve">znajdująca się na platformie </w:t>
      </w:r>
      <w:proofErr w:type="spellStart"/>
      <w:r w:rsidRPr="00E83299">
        <w:rPr>
          <w:rFonts w:ascii="Cambria" w:hAnsi="Cambria" w:cs="Arial"/>
          <w:bCs/>
        </w:rPr>
        <w:t>ePUAP</w:t>
      </w:r>
      <w:proofErr w:type="spellEnd"/>
      <w:r w:rsidRPr="00E83299">
        <w:rPr>
          <w:rFonts w:ascii="Cambria" w:hAnsi="Cambria" w:cs="Arial"/>
          <w:bCs/>
        </w:rPr>
        <w:t xml:space="preserve"> pod adresem </w:t>
      </w:r>
      <w:r w:rsidRPr="00E8329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3E33CDD" w14:textId="77777777" w:rsidR="005F44E4" w:rsidRPr="00E83299" w:rsidRDefault="005F44E4" w:rsidP="005F44E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3299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83299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1FA2D210" w14:textId="77777777" w:rsidR="005F44E4" w:rsidRPr="00E83299" w:rsidRDefault="005F44E4" w:rsidP="005F44E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83299">
        <w:rPr>
          <w:rFonts w:ascii="Cambria" w:hAnsi="Cambria" w:cs="Arial"/>
          <w:bCs/>
        </w:rPr>
        <w:t xml:space="preserve">Strona internetowa Zamawiającego </w:t>
      </w:r>
      <w:r w:rsidRPr="00905194">
        <w:rPr>
          <w:rFonts w:ascii="Cambria" w:hAnsi="Cambria" w:cs="Arial"/>
          <w:bCs/>
        </w:rPr>
        <w:t>BIP</w:t>
      </w:r>
      <w:r w:rsidRPr="00E83299">
        <w:rPr>
          <w:rFonts w:ascii="Cambria" w:hAnsi="Cambria" w:cs="Arial"/>
          <w:bCs/>
        </w:rPr>
        <w:t xml:space="preserve"> [URL]: </w:t>
      </w:r>
    </w:p>
    <w:bookmarkStart w:id="2" w:name="_Hlk69711342"/>
    <w:p w14:paraId="583ED49E" w14:textId="29F3F1B7" w:rsidR="00E83299" w:rsidRPr="00E83299" w:rsidRDefault="00E83299" w:rsidP="00E8329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3299">
        <w:rPr>
          <w:rFonts w:asciiTheme="minorHAnsi" w:hAnsiTheme="minorHAnsi" w:cstheme="minorHAnsi"/>
          <w:sz w:val="22"/>
          <w:szCs w:val="22"/>
        </w:rPr>
        <w:fldChar w:fldCharType="begin"/>
      </w:r>
      <w:r w:rsidRPr="00E83299">
        <w:rPr>
          <w:rFonts w:asciiTheme="minorHAnsi" w:hAnsiTheme="minorHAnsi" w:cstheme="minorHAnsi"/>
          <w:sz w:val="22"/>
          <w:szCs w:val="22"/>
        </w:rPr>
        <w:instrText xml:space="preserve"> HYPERLINK "http://ugmilanow.bip.lubelskie.pl" </w:instrText>
      </w:r>
      <w:r w:rsidRPr="00E83299">
        <w:rPr>
          <w:rFonts w:asciiTheme="minorHAnsi" w:hAnsiTheme="minorHAnsi" w:cstheme="minorHAnsi"/>
          <w:sz w:val="22"/>
          <w:szCs w:val="22"/>
        </w:rPr>
        <w:fldChar w:fldCharType="separate"/>
      </w:r>
      <w:r w:rsidRPr="00E83299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 w:rsidRPr="00E83299">
        <w:rPr>
          <w:rFonts w:asciiTheme="minorHAnsi" w:hAnsiTheme="minorHAnsi" w:cstheme="minorHAnsi"/>
          <w:sz w:val="22"/>
          <w:szCs w:val="22"/>
        </w:rPr>
        <w:fldChar w:fldCharType="end"/>
      </w:r>
      <w:r w:rsidRPr="00E83299">
        <w:rPr>
          <w:rFonts w:asciiTheme="minorHAnsi" w:hAnsiTheme="minorHAnsi" w:cstheme="minorHAnsi"/>
          <w:sz w:val="22"/>
          <w:szCs w:val="22"/>
        </w:rPr>
        <w:t> </w:t>
      </w:r>
      <w:r w:rsidRPr="00E83299">
        <w:rPr>
          <w:rFonts w:ascii="Cambria" w:hAnsi="Cambria" w:cs="Arial"/>
          <w:bCs/>
        </w:rPr>
        <w:t xml:space="preserve"> </w:t>
      </w:r>
    </w:p>
    <w:bookmarkEnd w:id="2"/>
    <w:p w14:paraId="6A7519A9" w14:textId="6F907C0D" w:rsidR="005F44E4" w:rsidRPr="00E83299" w:rsidRDefault="005F44E4" w:rsidP="00E8329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E83299">
        <w:rPr>
          <w:rFonts w:ascii="Cambria" w:hAnsi="Cambria" w:cs="Arial"/>
          <w:bCs/>
        </w:rPr>
        <w:t xml:space="preserve">Strona internetowa prowadzonego postępowania, na której udostępniane </w:t>
      </w:r>
      <w:r w:rsidRPr="00E8329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="00E83299" w:rsidRPr="00E83299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="00E83299" w:rsidRPr="00E83299">
        <w:rPr>
          <w:rFonts w:asciiTheme="minorHAnsi" w:hAnsiTheme="minorHAnsi" w:cstheme="minorHAnsi"/>
          <w:sz w:val="22"/>
          <w:szCs w:val="22"/>
        </w:rPr>
        <w:t> </w:t>
      </w:r>
      <w:r w:rsidR="00E83299" w:rsidRPr="00E83299">
        <w:rPr>
          <w:rFonts w:ascii="Cambria" w:hAnsi="Cambria" w:cs="Arial"/>
          <w:bCs/>
        </w:rPr>
        <w:t xml:space="preserve"> </w:t>
      </w:r>
      <w:r w:rsidRPr="00E83299">
        <w:rPr>
          <w:rFonts w:ascii="Cambria" w:hAnsi="Cambria"/>
          <w:color w:val="000000" w:themeColor="text1"/>
        </w:rPr>
        <w:t xml:space="preserve"> w zakładce Zamówienia Publiczne.</w:t>
      </w:r>
    </w:p>
    <w:p w14:paraId="296655F1" w14:textId="77777777" w:rsidR="006D238F" w:rsidRPr="00706CF6" w:rsidRDefault="006D238F" w:rsidP="006D238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5FBC774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71FA33A" w14:textId="77777777" w:rsidR="00606429" w:rsidRPr="007D38D4" w:rsidRDefault="005D388A" w:rsidP="00606429">
      <w:pPr>
        <w:spacing w:line="276" w:lineRule="auto"/>
        <w:rPr>
          <w:rFonts w:ascii="Cambria" w:hAnsi="Cambria"/>
          <w:b/>
          <w:u w:val="single"/>
        </w:rPr>
      </w:pPr>
      <w:ins w:id="3" w:author="Krzysztof Puchacz" w:date="2021-02-07T08:05:00Z">
        <w:r>
          <w:rPr>
            <w:rFonts w:ascii="Cambria" w:hAnsi="Cambria"/>
            <w:b/>
            <w:noProof/>
            <w:u w:val="single"/>
            <w:lang w:eastAsia="pl-PL"/>
          </w:rPr>
          <w:pict w14:anchorId="7696F685">
            <v:rect id="Rectangle 3" o:spid="_x0000_s1026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</w:pict>
        </w:r>
      </w:ins>
    </w:p>
    <w:p w14:paraId="53C5CC19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633C7BA" w14:textId="77777777" w:rsidR="00606429" w:rsidRDefault="005D388A" w:rsidP="00606429">
      <w:pPr>
        <w:spacing w:line="276" w:lineRule="auto"/>
        <w:rPr>
          <w:rFonts w:ascii="Cambria" w:hAnsi="Cambria"/>
          <w:b/>
          <w:u w:val="single"/>
        </w:rPr>
      </w:pPr>
      <w:ins w:id="4" w:author="Krzysztof Puchacz" w:date="2021-02-07T08:05:00Z">
        <w:r>
          <w:rPr>
            <w:rFonts w:ascii="Cambria" w:hAnsi="Cambria"/>
            <w:b/>
            <w:noProof/>
            <w:u w:val="single"/>
            <w:lang w:eastAsia="pl-PL"/>
          </w:rPr>
          <w:pict w14:anchorId="187C4255">
            <v:rect id="Rectangle 2" o:spid="_x0000_s1027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</w:pict>
        </w:r>
      </w:ins>
    </w:p>
    <w:p w14:paraId="6B8212F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81DA8B9" w14:textId="77777777" w:rsidR="00606429" w:rsidRDefault="00606429" w:rsidP="00533995">
      <w:pPr>
        <w:spacing w:line="276" w:lineRule="auto"/>
        <w:rPr>
          <w:rFonts w:ascii="Cambria" w:hAnsi="Cambria"/>
        </w:rPr>
      </w:pPr>
    </w:p>
    <w:p w14:paraId="24DEC71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89211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C63CE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1A43F3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EADB4A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8F8D37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D58A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218854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C77E505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274C7B1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E99B6DF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A0982D9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9ED7FCB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3C1B145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5E95361" w14:textId="77777777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5F44E4" w:rsidRPr="00E83299">
        <w:rPr>
          <w:rFonts w:ascii="Cambria" w:hAnsi="Cambria" w:cs="Calibri"/>
          <w:b/>
          <w:color w:val="000000" w:themeColor="text1"/>
          <w:lang w:eastAsia="ar-SA"/>
        </w:rPr>
        <w:t>„Budowa sieci kanalizacyjnej w miejscowości Kostry i Milanów oraz studni głębinowej w miejscowości Milanów”</w:t>
      </w:r>
      <w:r w:rsidR="005F44E4" w:rsidRPr="00E83299">
        <w:rPr>
          <w:rFonts w:ascii="Cambria" w:hAnsi="Cambria"/>
          <w:snapToGrid w:val="0"/>
        </w:rPr>
        <w:t xml:space="preserve"> </w:t>
      </w:r>
      <w:r w:rsidR="006A1FE8" w:rsidRPr="00E83299">
        <w:rPr>
          <w:rFonts w:ascii="Cambria" w:hAnsi="Cambria"/>
          <w:snapToGrid w:val="0"/>
        </w:rPr>
        <w:t>w</w:t>
      </w:r>
      <w:r w:rsidR="006A1FE8">
        <w:rPr>
          <w:rFonts w:ascii="Cambria" w:hAnsi="Cambria"/>
          <w:snapToGrid w:val="0"/>
        </w:rPr>
        <w:t xml:space="preserve"> </w:t>
      </w:r>
      <w:r w:rsidR="006A1FE8" w:rsidRPr="00AB3552">
        <w:rPr>
          <w:rFonts w:ascii="Cambria" w:hAnsi="Cambria"/>
          <w:snapToGrid w:val="0"/>
        </w:rPr>
        <w:t>zakresie</w:t>
      </w:r>
      <w:r w:rsidR="006A1FE8" w:rsidRPr="00AB3552">
        <w:rPr>
          <w:rFonts w:ascii="Cambria" w:hAnsi="Cambria"/>
          <w:b/>
          <w:snapToGrid w:val="0"/>
        </w:rPr>
        <w:t xml:space="preserve"> części Nr ................. zamówienia</w:t>
      </w:r>
      <w:r w:rsidR="006A1FE8">
        <w:rPr>
          <w:rFonts w:ascii="Cambria" w:hAnsi="Cambria"/>
          <w:b/>
        </w:rPr>
        <w:t xml:space="preserve"> </w:t>
      </w:r>
      <w:r w:rsidR="006A1FE8" w:rsidRPr="00AB3552">
        <w:rPr>
          <w:rFonts w:ascii="Cambria" w:hAnsi="Cambria"/>
          <w:i/>
          <w:snapToGrid w:val="0"/>
        </w:rPr>
        <w:t>(należy w</w:t>
      </w:r>
      <w:r w:rsidR="006A1FE8">
        <w:rPr>
          <w:rFonts w:ascii="Cambria" w:hAnsi="Cambria"/>
          <w:i/>
          <w:snapToGrid w:val="0"/>
        </w:rPr>
        <w:t xml:space="preserve">pisać nr części lub kilku część, </w:t>
      </w:r>
      <w:r w:rsidR="006A1FE8" w:rsidRPr="00AB3552">
        <w:rPr>
          <w:rFonts w:ascii="Cambria" w:hAnsi="Cambria"/>
          <w:i/>
          <w:snapToGrid w:val="0"/>
        </w:rPr>
        <w:t xml:space="preserve">jeżeli Wykonawca zamierza złożyć ofertę na </w:t>
      </w:r>
      <w:r w:rsidR="006A1FE8">
        <w:rPr>
          <w:rFonts w:ascii="Cambria" w:hAnsi="Cambria"/>
          <w:i/>
          <w:snapToGrid w:val="0"/>
        </w:rPr>
        <w:t xml:space="preserve">1 lub 2 </w:t>
      </w:r>
      <w:r w:rsidR="006A1FE8" w:rsidRPr="00AB3552">
        <w:rPr>
          <w:rFonts w:ascii="Cambria" w:hAnsi="Cambria"/>
          <w:i/>
          <w:snapToGrid w:val="0"/>
        </w:rPr>
        <w:t>części)</w:t>
      </w:r>
      <w:r w:rsidR="00533995" w:rsidRPr="00EC7781">
        <w:rPr>
          <w:rFonts w:ascii="Cambria" w:hAnsi="Cambria"/>
          <w:i/>
          <w:iCs/>
          <w:snapToGrid w:val="0"/>
        </w:rPr>
        <w:t>,</w:t>
      </w:r>
      <w:r w:rsidR="00533995">
        <w:rPr>
          <w:rFonts w:ascii="Cambria" w:hAnsi="Cambria"/>
          <w:i/>
          <w:snapToGrid w:val="0"/>
        </w:rPr>
        <w:t xml:space="preserve"> </w:t>
      </w:r>
      <w:r w:rsidR="00533995" w:rsidRPr="00777E4E">
        <w:rPr>
          <w:rFonts w:ascii="Cambria" w:hAnsi="Cambria"/>
          <w:snapToGrid w:val="0"/>
        </w:rPr>
        <w:t>p</w:t>
      </w:r>
      <w:r w:rsidR="00533995" w:rsidRPr="00E213DC">
        <w:rPr>
          <w:rFonts w:ascii="Cambria" w:hAnsi="Cambria"/>
        </w:rPr>
        <w:t xml:space="preserve">rowadzonego przez </w:t>
      </w:r>
      <w:r w:rsidR="00533995" w:rsidRPr="00E813E9">
        <w:rPr>
          <w:rFonts w:ascii="Cambria" w:hAnsi="Cambria"/>
          <w:b/>
        </w:rPr>
        <w:t>Gmin</w:t>
      </w:r>
      <w:r w:rsidR="00533995">
        <w:rPr>
          <w:rFonts w:ascii="Cambria" w:hAnsi="Cambria"/>
          <w:b/>
        </w:rPr>
        <w:t xml:space="preserve">ę </w:t>
      </w:r>
      <w:r w:rsidR="005F44E4">
        <w:rPr>
          <w:rFonts w:ascii="Cambria" w:hAnsi="Cambria"/>
          <w:b/>
        </w:rPr>
        <w:t>Milanów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1330AC66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D5277C8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FCA0C5E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4974C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5E10B44D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41E1E3E9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11F137BE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6DF41C2F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48EA1EB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8A89AF5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574D925A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5F46F5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D615FD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BA663CB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794F2E6C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6DB4D09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4CB3AF63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45C4428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02AF682F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3C88A6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13531D47" w14:textId="77777777" w:rsidR="00AD1300" w:rsidRPr="001C1F05" w:rsidRDefault="005D388A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41C1" w14:textId="77777777" w:rsidR="005D388A" w:rsidRDefault="005D388A" w:rsidP="00AF0EDA">
      <w:r>
        <w:separator/>
      </w:r>
    </w:p>
  </w:endnote>
  <w:endnote w:type="continuationSeparator" w:id="0">
    <w:p w14:paraId="1F0C6E3C" w14:textId="77777777" w:rsidR="005D388A" w:rsidRDefault="005D38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4D21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40B62" w14:textId="77777777" w:rsidR="005D388A" w:rsidRDefault="005D388A" w:rsidP="00AF0EDA">
      <w:r>
        <w:separator/>
      </w:r>
    </w:p>
  </w:footnote>
  <w:footnote w:type="continuationSeparator" w:id="0">
    <w:p w14:paraId="272344A9" w14:textId="77777777" w:rsidR="005D388A" w:rsidRDefault="005D388A" w:rsidP="00AF0EDA">
      <w:r>
        <w:continuationSeparator/>
      </w:r>
    </w:p>
  </w:footnote>
  <w:footnote w:id="1">
    <w:p w14:paraId="745BB5CA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D59EEFB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7E3202E6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FA62B29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4675"/>
      <w:gridCol w:w="5066"/>
    </w:tblGrid>
    <w:tr w:rsidR="00B51A2B" w14:paraId="6C5F79D7" w14:textId="77777777" w:rsidTr="0079275E">
      <w:trPr>
        <w:trHeight w:val="1692"/>
      </w:trPr>
      <w:tc>
        <w:tcPr>
          <w:tcW w:w="4677" w:type="dxa"/>
        </w:tcPr>
        <w:p w14:paraId="04DDB20E" w14:textId="77777777" w:rsidR="00B51A2B" w:rsidRPr="00B55A22" w:rsidRDefault="00B51A2B" w:rsidP="0079275E">
          <w:pPr>
            <w:pStyle w:val="Akapitzlist"/>
            <w:autoSpaceDE w:val="0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7DE58B0A" wp14:editId="6A140CEB">
                <wp:extent cx="1402715" cy="935355"/>
                <wp:effectExtent l="19050" t="0" r="6985" b="0"/>
                <wp:docPr id="3" name="Obraz 2" descr="C:\Users\adm\Downloads\Symbol UE (jpg)\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adm\Downloads\Symbol UE (jpg)\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71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</w:tcPr>
        <w:p w14:paraId="480469E6" w14:textId="77777777" w:rsidR="00B51A2B" w:rsidRPr="00B55A22" w:rsidRDefault="00B51A2B" w:rsidP="0079275E">
          <w:pPr>
            <w:pStyle w:val="Akapitzlist"/>
            <w:autoSpaceDE w:val="0"/>
            <w:jc w:val="right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1E40912E" wp14:editId="2E0E4437">
                <wp:extent cx="1605280" cy="1047115"/>
                <wp:effectExtent l="19050" t="0" r="0" b="0"/>
                <wp:docPr id="4" name="Obraz 1" descr="C:\Users\adm\Desktop\TARG PROW\Promocja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m\Desktop\TARG PROW\Promocja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528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D20C6B" w14:textId="77777777" w:rsidR="00B51A2B" w:rsidRPr="00B55A22" w:rsidRDefault="00B51A2B" w:rsidP="00B51A2B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  <w:r w:rsidRPr="001822CD">
      <w:rPr>
        <w:rFonts w:ascii="Cambria" w:hAnsi="Cambria"/>
        <w:bCs/>
        <w:color w:val="000000"/>
        <w:sz w:val="20"/>
        <w:szCs w:val="20"/>
      </w:rPr>
      <w:t>Projekt współfinansowany jest</w:t>
    </w:r>
    <w:r w:rsidRPr="001822CD">
      <w:rPr>
        <w:rFonts w:ascii="Cambria" w:hAnsi="Cambria" w:cs="Helvetica"/>
        <w:bCs/>
        <w:sz w:val="20"/>
        <w:szCs w:val="20"/>
      </w:rPr>
      <w:t xml:space="preserve"> z Europejskiego Funduszu Rolnego na rzecz Rozwoju Obszarów Wiejskich (PROW 2014-2020)</w:t>
    </w:r>
  </w:p>
  <w:p w14:paraId="06331A26" w14:textId="77777777" w:rsidR="009D6EA9" w:rsidRPr="00DC3F23" w:rsidRDefault="009D6EA9" w:rsidP="00533995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8F9"/>
    <w:rsid w:val="00015BF7"/>
    <w:rsid w:val="000501F9"/>
    <w:rsid w:val="000506E6"/>
    <w:rsid w:val="0007434C"/>
    <w:rsid w:val="000861CB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C2396"/>
    <w:rsid w:val="001D435A"/>
    <w:rsid w:val="001E6BCB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235B"/>
    <w:rsid w:val="003045DC"/>
    <w:rsid w:val="00315A38"/>
    <w:rsid w:val="0031612C"/>
    <w:rsid w:val="00340FF1"/>
    <w:rsid w:val="00347FBB"/>
    <w:rsid w:val="0036378B"/>
    <w:rsid w:val="00373764"/>
    <w:rsid w:val="00377705"/>
    <w:rsid w:val="00386766"/>
    <w:rsid w:val="003934AE"/>
    <w:rsid w:val="003A74BC"/>
    <w:rsid w:val="003B07F2"/>
    <w:rsid w:val="003C3099"/>
    <w:rsid w:val="003E33DA"/>
    <w:rsid w:val="004130BE"/>
    <w:rsid w:val="00433255"/>
    <w:rsid w:val="004C7DA9"/>
    <w:rsid w:val="004E2A60"/>
    <w:rsid w:val="004F2E8E"/>
    <w:rsid w:val="004F478A"/>
    <w:rsid w:val="00524554"/>
    <w:rsid w:val="00525904"/>
    <w:rsid w:val="00533995"/>
    <w:rsid w:val="005407BB"/>
    <w:rsid w:val="00543B28"/>
    <w:rsid w:val="00554F3A"/>
    <w:rsid w:val="0059552A"/>
    <w:rsid w:val="005A04FC"/>
    <w:rsid w:val="005A365D"/>
    <w:rsid w:val="005B1C97"/>
    <w:rsid w:val="005B397F"/>
    <w:rsid w:val="005D388A"/>
    <w:rsid w:val="005F2346"/>
    <w:rsid w:val="005F44E4"/>
    <w:rsid w:val="00606429"/>
    <w:rsid w:val="00617E86"/>
    <w:rsid w:val="0062335A"/>
    <w:rsid w:val="00631894"/>
    <w:rsid w:val="0064145F"/>
    <w:rsid w:val="00662DA6"/>
    <w:rsid w:val="006779DB"/>
    <w:rsid w:val="006946FF"/>
    <w:rsid w:val="006A1FE8"/>
    <w:rsid w:val="006D238F"/>
    <w:rsid w:val="006E361B"/>
    <w:rsid w:val="006E749A"/>
    <w:rsid w:val="006F1BBA"/>
    <w:rsid w:val="006F3C4C"/>
    <w:rsid w:val="007000F6"/>
    <w:rsid w:val="0074567F"/>
    <w:rsid w:val="00770357"/>
    <w:rsid w:val="00774FE4"/>
    <w:rsid w:val="00782740"/>
    <w:rsid w:val="00786133"/>
    <w:rsid w:val="00791B4A"/>
    <w:rsid w:val="007D3E39"/>
    <w:rsid w:val="007D701B"/>
    <w:rsid w:val="007F1BA9"/>
    <w:rsid w:val="00811CFC"/>
    <w:rsid w:val="0083019E"/>
    <w:rsid w:val="00861F70"/>
    <w:rsid w:val="008A0BC8"/>
    <w:rsid w:val="008A2BBE"/>
    <w:rsid w:val="008F7CA9"/>
    <w:rsid w:val="00905194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1B48"/>
    <w:rsid w:val="009D1568"/>
    <w:rsid w:val="009D4C08"/>
    <w:rsid w:val="009D6EA9"/>
    <w:rsid w:val="00A10452"/>
    <w:rsid w:val="00A3123F"/>
    <w:rsid w:val="00A33845"/>
    <w:rsid w:val="00A34328"/>
    <w:rsid w:val="00A3548C"/>
    <w:rsid w:val="00A5611D"/>
    <w:rsid w:val="00A61EA6"/>
    <w:rsid w:val="00A714C8"/>
    <w:rsid w:val="00A8020B"/>
    <w:rsid w:val="00AA0A95"/>
    <w:rsid w:val="00AC35F9"/>
    <w:rsid w:val="00AC6CA8"/>
    <w:rsid w:val="00AC7BB0"/>
    <w:rsid w:val="00AE654B"/>
    <w:rsid w:val="00AF0EDA"/>
    <w:rsid w:val="00B02580"/>
    <w:rsid w:val="00B25E74"/>
    <w:rsid w:val="00B32577"/>
    <w:rsid w:val="00B51A2B"/>
    <w:rsid w:val="00B525FC"/>
    <w:rsid w:val="00BA46F4"/>
    <w:rsid w:val="00BB1591"/>
    <w:rsid w:val="00BD3E2F"/>
    <w:rsid w:val="00BE3EFD"/>
    <w:rsid w:val="00BF406B"/>
    <w:rsid w:val="00C00FD0"/>
    <w:rsid w:val="00C03B0F"/>
    <w:rsid w:val="00C2237C"/>
    <w:rsid w:val="00C22A7E"/>
    <w:rsid w:val="00C600FE"/>
    <w:rsid w:val="00C65124"/>
    <w:rsid w:val="00C92969"/>
    <w:rsid w:val="00CA0323"/>
    <w:rsid w:val="00CB1E85"/>
    <w:rsid w:val="00CB6F5F"/>
    <w:rsid w:val="00CC2F43"/>
    <w:rsid w:val="00D11169"/>
    <w:rsid w:val="00D15988"/>
    <w:rsid w:val="00D213B5"/>
    <w:rsid w:val="00D273C5"/>
    <w:rsid w:val="00D30C88"/>
    <w:rsid w:val="00D310AF"/>
    <w:rsid w:val="00D34E81"/>
    <w:rsid w:val="00DA1041"/>
    <w:rsid w:val="00DA23A4"/>
    <w:rsid w:val="00DB7B4B"/>
    <w:rsid w:val="00DD0FF8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80A07"/>
    <w:rsid w:val="00E83299"/>
    <w:rsid w:val="00E97DAF"/>
    <w:rsid w:val="00EA0EA4"/>
    <w:rsid w:val="00EA2520"/>
    <w:rsid w:val="00EA7D82"/>
    <w:rsid w:val="00EA7FF8"/>
    <w:rsid w:val="00ED263F"/>
    <w:rsid w:val="00ED4D01"/>
    <w:rsid w:val="00ED59C0"/>
    <w:rsid w:val="00EF411C"/>
    <w:rsid w:val="00F2225B"/>
    <w:rsid w:val="00F36501"/>
    <w:rsid w:val="00F42B16"/>
    <w:rsid w:val="00F57AD2"/>
    <w:rsid w:val="00F612B3"/>
    <w:rsid w:val="00F731BF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C9C6F"/>
  <w15:docId w15:val="{B376D386-7CF5-432E-B31D-DF063C9C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32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A01-7C0E-42B0-A9C5-162F6EF5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11</cp:revision>
  <dcterms:created xsi:type="dcterms:W3CDTF">2021-03-22T15:17:00Z</dcterms:created>
  <dcterms:modified xsi:type="dcterms:W3CDTF">2021-04-30T08:50:00Z</dcterms:modified>
</cp:coreProperties>
</file>